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5F3FF" w14:textId="29437E34" w:rsidR="00D478E5" w:rsidRDefault="00005318" w:rsidP="00D478E5">
      <w:pPr>
        <w:jc w:val="right"/>
        <w:rPr>
          <w:rFonts w:asciiTheme="majorHAnsi" w:hAnsiTheme="majorHAnsi" w:cstheme="majorHAnsi"/>
          <w:b/>
          <w:sz w:val="40"/>
        </w:rPr>
      </w:pPr>
      <w:r w:rsidRPr="000A72CD">
        <w:rPr>
          <w:rFonts w:cstheme="minorHAnsi"/>
          <w:noProof/>
          <w:szCs w:val="24"/>
        </w:rPr>
        <w:drawing>
          <wp:anchor distT="0" distB="0" distL="114300" distR="114300" simplePos="0" relativeHeight="251659264" behindDoc="1" locked="0" layoutInCell="1" allowOverlap="1" wp14:anchorId="4467EA5F" wp14:editId="758BC8C4">
            <wp:simplePos x="0" y="0"/>
            <wp:positionH relativeFrom="page">
              <wp:align>left</wp:align>
            </wp:positionH>
            <wp:positionV relativeFrom="page">
              <wp:align>bottom</wp:align>
            </wp:positionV>
            <wp:extent cx="7914463" cy="101574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B Word Template.png"/>
                    <pic:cNvPicPr/>
                  </pic:nvPicPr>
                  <pic:blipFill rotWithShape="1">
                    <a:blip r:embed="rId7" cstate="print">
                      <a:extLst>
                        <a:ext uri="{28A0092B-C50C-407E-A947-70E740481C1C}">
                          <a14:useLocalDpi xmlns:a14="http://schemas.microsoft.com/office/drawing/2010/main" val="0"/>
                        </a:ext>
                      </a:extLst>
                    </a:blip>
                    <a:srcRect l="7932" t="5141" r="11726" b="19558"/>
                    <a:stretch/>
                  </pic:blipFill>
                  <pic:spPr bwMode="auto">
                    <a:xfrm>
                      <a:off x="0" y="0"/>
                      <a:ext cx="7914463" cy="10157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F87F07" w14:textId="77777777" w:rsidR="00D478E5" w:rsidRDefault="00D478E5" w:rsidP="00D478E5">
      <w:pPr>
        <w:jc w:val="right"/>
        <w:rPr>
          <w:rFonts w:asciiTheme="majorHAnsi" w:hAnsiTheme="majorHAnsi" w:cstheme="majorHAnsi"/>
          <w:b/>
          <w:sz w:val="40"/>
        </w:rPr>
      </w:pPr>
    </w:p>
    <w:p w14:paraId="135235B6" w14:textId="294077DF" w:rsidR="00BA6745" w:rsidRDefault="00BA6745" w:rsidP="00D478E5">
      <w:pPr>
        <w:jc w:val="right"/>
        <w:rPr>
          <w:rFonts w:asciiTheme="majorHAnsi" w:hAnsiTheme="majorHAnsi" w:cstheme="majorHAnsi"/>
          <w:b/>
          <w:sz w:val="40"/>
        </w:rPr>
      </w:pPr>
      <w:r>
        <w:rPr>
          <w:noProof/>
        </w:rPr>
        <w:drawing>
          <wp:inline distT="0" distB="0" distL="0" distR="0" wp14:anchorId="513A14A5" wp14:editId="3C36EB6A">
            <wp:extent cx="1442948" cy="735965"/>
            <wp:effectExtent l="0" t="0" r="508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VALogo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8280" cy="738684"/>
                    </a:xfrm>
                    <a:prstGeom prst="rect">
                      <a:avLst/>
                    </a:prstGeom>
                  </pic:spPr>
                </pic:pic>
              </a:graphicData>
            </a:graphic>
          </wp:inline>
        </w:drawing>
      </w:r>
    </w:p>
    <w:p w14:paraId="5C7B0042" w14:textId="77777777" w:rsidR="00BA6745" w:rsidRDefault="00BA6745" w:rsidP="00BA6745">
      <w:pPr>
        <w:rPr>
          <w:rFonts w:asciiTheme="majorHAnsi" w:hAnsiTheme="majorHAnsi" w:cstheme="majorHAnsi"/>
          <w:b/>
          <w:sz w:val="40"/>
        </w:rPr>
      </w:pPr>
    </w:p>
    <w:p w14:paraId="15FA43D4" w14:textId="15A4757D" w:rsidR="00D478E5" w:rsidRDefault="00C43858" w:rsidP="00D478E5">
      <w:pPr>
        <w:jc w:val="right"/>
        <w:rPr>
          <w:rFonts w:asciiTheme="majorHAnsi" w:hAnsiTheme="majorHAnsi" w:cstheme="majorHAnsi"/>
          <w:b/>
          <w:sz w:val="28"/>
        </w:rPr>
      </w:pPr>
      <w:r>
        <w:rPr>
          <w:rFonts w:asciiTheme="majorHAnsi" w:hAnsiTheme="majorHAnsi" w:cstheme="majorHAnsi"/>
          <w:b/>
          <w:sz w:val="28"/>
        </w:rPr>
        <w:t>Phishing &amp; Training Assessment</w:t>
      </w:r>
      <w:r w:rsidR="00D478E5" w:rsidRPr="00035F49">
        <w:rPr>
          <w:rFonts w:asciiTheme="majorHAnsi" w:hAnsiTheme="majorHAnsi" w:cstheme="majorHAnsi"/>
          <w:b/>
          <w:sz w:val="28"/>
        </w:rPr>
        <w:t xml:space="preserve"> – </w:t>
      </w:r>
      <w:r>
        <w:rPr>
          <w:rFonts w:asciiTheme="majorHAnsi" w:hAnsiTheme="majorHAnsi" w:cstheme="majorHAnsi"/>
          <w:b/>
          <w:sz w:val="28"/>
        </w:rPr>
        <w:t>Get Your Foot in the Door</w:t>
      </w:r>
    </w:p>
    <w:p w14:paraId="23D8AA0B" w14:textId="742A6FD6" w:rsidR="00D478E5" w:rsidRPr="002D1A52" w:rsidRDefault="00D478E5" w:rsidP="00D478E5">
      <w:pPr>
        <w:jc w:val="right"/>
        <w:rPr>
          <w:rFonts w:asciiTheme="majorHAnsi" w:hAnsiTheme="majorHAnsi" w:cstheme="majorHAnsi"/>
          <w:sz w:val="28"/>
        </w:rPr>
      </w:pPr>
      <w:bookmarkStart w:id="0" w:name="_GoBack"/>
      <w:bookmarkEnd w:id="0"/>
      <w:r w:rsidRPr="00D478E5">
        <w:rPr>
          <w:rFonts w:asciiTheme="majorHAnsi" w:hAnsiTheme="majorHAnsi" w:cstheme="majorHAnsi"/>
          <w:sz w:val="28"/>
        </w:rPr>
        <w:t xml:space="preserve">Employee-Facing EVA Email  </w:t>
      </w:r>
    </w:p>
    <w:p w14:paraId="799CF89B" w14:textId="77777777" w:rsidR="00D478E5" w:rsidRPr="00343434" w:rsidRDefault="00D478E5" w:rsidP="00BA6745">
      <w:pPr>
        <w:rPr>
          <w:rFonts w:asciiTheme="majorHAnsi" w:hAnsiTheme="majorHAnsi" w:cstheme="majorHAnsi"/>
          <w:b/>
          <w:sz w:val="28"/>
        </w:rPr>
      </w:pPr>
    </w:p>
    <w:p w14:paraId="054EEA2F" w14:textId="188336DB" w:rsidR="00D478E5" w:rsidRPr="001F1B31" w:rsidRDefault="00BA6745" w:rsidP="001F1B31">
      <w:pPr>
        <w:pStyle w:val="NoSpacing"/>
        <w:jc w:val="right"/>
        <w:rPr>
          <w:rFonts w:asciiTheme="majorHAnsi" w:hAnsiTheme="majorHAnsi" w:cstheme="majorHAnsi"/>
          <w:sz w:val="28"/>
        </w:rPr>
      </w:pPr>
      <w:r w:rsidRPr="00343434">
        <w:rPr>
          <w:rFonts w:asciiTheme="majorHAnsi" w:hAnsiTheme="majorHAnsi" w:cstheme="majorHAnsi"/>
          <w:b/>
          <w:sz w:val="28"/>
        </w:rPr>
        <w:t>Subject Line:</w:t>
      </w:r>
      <w:r>
        <w:rPr>
          <w:rFonts w:asciiTheme="majorHAnsi" w:hAnsiTheme="majorHAnsi" w:cstheme="majorHAnsi"/>
          <w:b/>
          <w:sz w:val="28"/>
        </w:rPr>
        <w:t xml:space="preserve"> </w:t>
      </w:r>
      <w:r w:rsidRPr="008C5BE5">
        <w:rPr>
          <w:rFonts w:asciiTheme="majorHAnsi" w:hAnsiTheme="majorHAnsi" w:cstheme="majorHAnsi"/>
          <w:sz w:val="28"/>
        </w:rPr>
        <w:t xml:space="preserve">We </w:t>
      </w:r>
      <w:r w:rsidR="00D478E5">
        <w:rPr>
          <w:rFonts w:asciiTheme="majorHAnsi" w:hAnsiTheme="majorHAnsi" w:cstheme="majorHAnsi"/>
          <w:sz w:val="28"/>
        </w:rPr>
        <w:t>n</w:t>
      </w:r>
      <w:r w:rsidRPr="008C5BE5">
        <w:rPr>
          <w:rFonts w:asciiTheme="majorHAnsi" w:hAnsiTheme="majorHAnsi" w:cstheme="majorHAnsi"/>
          <w:sz w:val="28"/>
        </w:rPr>
        <w:t xml:space="preserve">eed </w:t>
      </w:r>
      <w:r w:rsidR="00D478E5">
        <w:rPr>
          <w:rFonts w:asciiTheme="majorHAnsi" w:hAnsiTheme="majorHAnsi" w:cstheme="majorHAnsi"/>
          <w:sz w:val="28"/>
        </w:rPr>
        <w:t>y</w:t>
      </w:r>
      <w:r w:rsidRPr="008C5BE5">
        <w:rPr>
          <w:rFonts w:asciiTheme="majorHAnsi" w:hAnsiTheme="majorHAnsi" w:cstheme="majorHAnsi"/>
          <w:sz w:val="28"/>
        </w:rPr>
        <w:t xml:space="preserve">our </w:t>
      </w:r>
      <w:r w:rsidR="00D478E5">
        <w:rPr>
          <w:rFonts w:asciiTheme="majorHAnsi" w:hAnsiTheme="majorHAnsi" w:cstheme="majorHAnsi"/>
          <w:sz w:val="28"/>
        </w:rPr>
        <w:t>h</w:t>
      </w:r>
      <w:r w:rsidRPr="008C5BE5">
        <w:rPr>
          <w:rFonts w:asciiTheme="majorHAnsi" w:hAnsiTheme="majorHAnsi" w:cstheme="majorHAnsi"/>
          <w:sz w:val="28"/>
        </w:rPr>
        <w:t>elp!</w:t>
      </w:r>
    </w:p>
    <w:p w14:paraId="7FA9B3B1" w14:textId="77777777" w:rsidR="00BA6745" w:rsidRPr="00FF5122" w:rsidRDefault="00BA6745" w:rsidP="00BA6745">
      <w:pPr>
        <w:rPr>
          <w:rFonts w:asciiTheme="majorHAnsi" w:hAnsiTheme="majorHAnsi" w:cstheme="majorHAnsi"/>
          <w:b/>
          <w:sz w:val="24"/>
        </w:rPr>
      </w:pPr>
    </w:p>
    <w:p w14:paraId="2C5F8989" w14:textId="77777777" w:rsidR="00BA6745" w:rsidRPr="00343434" w:rsidRDefault="00BA6745" w:rsidP="00BA6745">
      <w:pPr>
        <w:rPr>
          <w:rFonts w:asciiTheme="majorHAnsi" w:hAnsiTheme="majorHAnsi" w:cstheme="majorHAnsi"/>
        </w:rPr>
      </w:pPr>
      <w:r w:rsidRPr="00343434">
        <w:rPr>
          <w:rFonts w:asciiTheme="majorHAnsi" w:hAnsiTheme="majorHAnsi" w:cstheme="majorHAnsi"/>
        </w:rPr>
        <w:t>Hi Team,</w:t>
      </w:r>
    </w:p>
    <w:p w14:paraId="682C068A" w14:textId="77777777" w:rsidR="00BA6745" w:rsidRPr="00343434" w:rsidRDefault="00BA6745" w:rsidP="00BA6745">
      <w:pPr>
        <w:rPr>
          <w:rFonts w:asciiTheme="majorHAnsi" w:hAnsiTheme="majorHAnsi" w:cstheme="majorHAnsi"/>
        </w:rPr>
      </w:pPr>
    </w:p>
    <w:p w14:paraId="0A7AF718" w14:textId="58F071AE" w:rsidR="00B578EE" w:rsidRDefault="00BA6745" w:rsidP="00BA6745">
      <w:pPr>
        <w:pStyle w:val="NoSpacing"/>
        <w:rPr>
          <w:rFonts w:asciiTheme="majorHAnsi" w:hAnsiTheme="majorHAnsi" w:cstheme="majorHAnsi"/>
        </w:rPr>
      </w:pPr>
      <w:bookmarkStart w:id="1" w:name="_Hlk519161422"/>
      <w:r w:rsidRPr="00AC0910">
        <w:rPr>
          <w:rFonts w:asciiTheme="majorHAnsi" w:hAnsiTheme="majorHAnsi" w:cstheme="majorHAnsi"/>
        </w:rPr>
        <w:t>We’ve implemented a brand-new program with the help of [</w:t>
      </w:r>
      <w:r w:rsidRPr="00B153DF">
        <w:rPr>
          <w:rFonts w:asciiTheme="majorHAnsi" w:hAnsiTheme="majorHAnsi" w:cstheme="majorHAnsi"/>
          <w:color w:val="FF0000"/>
        </w:rPr>
        <w:t>Your Company Name</w:t>
      </w:r>
      <w:r w:rsidRPr="00AC0910">
        <w:rPr>
          <w:rFonts w:asciiTheme="majorHAnsi" w:hAnsiTheme="majorHAnsi" w:cstheme="majorHAnsi"/>
        </w:rPr>
        <w:t xml:space="preserve">], to help protect our data, our network, and your personal information - and we need your help! Cybercriminals are lurking, waiting for their chance to attack. </w:t>
      </w:r>
    </w:p>
    <w:p w14:paraId="25D8CA3A" w14:textId="77777777" w:rsidR="00B578EE" w:rsidRDefault="00B578EE" w:rsidP="00BA6745">
      <w:pPr>
        <w:pStyle w:val="NoSpacing"/>
        <w:rPr>
          <w:rFonts w:asciiTheme="majorHAnsi" w:hAnsiTheme="majorHAnsi" w:cstheme="majorHAnsi"/>
          <w:b/>
          <w:color w:val="C00000"/>
          <w:sz w:val="32"/>
        </w:rPr>
      </w:pPr>
    </w:p>
    <w:p w14:paraId="1D872773" w14:textId="6D2F3295" w:rsidR="00B578EE" w:rsidRDefault="00BA6745" w:rsidP="00B578EE">
      <w:pPr>
        <w:pStyle w:val="NoSpacing"/>
        <w:jc w:val="center"/>
        <w:rPr>
          <w:rFonts w:asciiTheme="majorHAnsi" w:hAnsiTheme="majorHAnsi" w:cstheme="majorHAnsi"/>
          <w:color w:val="C00000"/>
          <w:sz w:val="32"/>
        </w:rPr>
      </w:pPr>
      <w:r w:rsidRPr="00B578EE">
        <w:rPr>
          <w:rFonts w:asciiTheme="majorHAnsi" w:hAnsiTheme="majorHAnsi" w:cstheme="majorHAnsi"/>
          <w:b/>
          <w:color w:val="C00000"/>
          <w:sz w:val="32"/>
        </w:rPr>
        <w:t>With email being the attack vector of choice, we want to bulk up our first layer of defense – our employees (YOU!!)!</w:t>
      </w:r>
    </w:p>
    <w:p w14:paraId="13F709C0" w14:textId="77777777" w:rsidR="00B578EE" w:rsidRDefault="00B578EE" w:rsidP="00BA6745">
      <w:pPr>
        <w:pStyle w:val="NoSpacing"/>
        <w:rPr>
          <w:rFonts w:asciiTheme="majorHAnsi" w:hAnsiTheme="majorHAnsi" w:cstheme="majorHAnsi"/>
        </w:rPr>
      </w:pPr>
    </w:p>
    <w:p w14:paraId="7C29DEBB" w14:textId="2A0EEA48" w:rsidR="00BA6745" w:rsidRPr="00AC0910" w:rsidRDefault="00BA6745" w:rsidP="00BA6745">
      <w:pPr>
        <w:pStyle w:val="NoSpacing"/>
        <w:rPr>
          <w:rFonts w:asciiTheme="majorHAnsi" w:hAnsiTheme="majorHAnsi" w:cstheme="majorHAnsi"/>
        </w:rPr>
      </w:pPr>
      <w:r w:rsidRPr="00AC0910">
        <w:rPr>
          <w:rFonts w:asciiTheme="majorHAnsi" w:hAnsiTheme="majorHAnsi" w:cstheme="majorHAnsi"/>
        </w:rPr>
        <w:t xml:space="preserve">Technology alone isn’t enough anymore, and with your help, we can </w:t>
      </w:r>
      <w:r w:rsidRPr="00D478E5">
        <w:rPr>
          <w:rFonts w:asciiTheme="majorHAnsi" w:hAnsiTheme="majorHAnsi" w:cstheme="majorHAnsi"/>
          <w:b/>
        </w:rPr>
        <w:t>share the cybersecurity responsibility</w:t>
      </w:r>
      <w:r w:rsidRPr="00AC0910">
        <w:rPr>
          <w:rFonts w:asciiTheme="majorHAnsi" w:hAnsiTheme="majorHAnsi" w:cstheme="majorHAnsi"/>
        </w:rPr>
        <w:t xml:space="preserve"> and make sure we are all protected. We want to make sure we provide </w:t>
      </w:r>
      <w:r w:rsidR="00FB5603">
        <w:rPr>
          <w:rFonts w:asciiTheme="majorHAnsi" w:hAnsiTheme="majorHAnsi" w:cstheme="majorHAnsi"/>
        </w:rPr>
        <w:t xml:space="preserve">you with </w:t>
      </w:r>
      <w:r w:rsidRPr="00AC0910">
        <w:rPr>
          <w:rFonts w:asciiTheme="majorHAnsi" w:hAnsiTheme="majorHAnsi" w:cstheme="majorHAnsi"/>
        </w:rPr>
        <w:t xml:space="preserve">all the tools you need to utilize our brand-new program, EVA, quickly and easily. </w:t>
      </w:r>
    </w:p>
    <w:p w14:paraId="6D52AB16" w14:textId="77777777" w:rsidR="00BA6745" w:rsidRPr="00AC0910" w:rsidRDefault="00BA6745" w:rsidP="00BA6745">
      <w:pPr>
        <w:pStyle w:val="NoSpacing"/>
        <w:rPr>
          <w:rFonts w:asciiTheme="majorHAnsi" w:hAnsiTheme="majorHAnsi" w:cstheme="majorHAnsi"/>
        </w:rPr>
      </w:pPr>
    </w:p>
    <w:p w14:paraId="177A4E46" w14:textId="1C4AB264" w:rsidR="00BA6745" w:rsidRPr="00AC0910" w:rsidRDefault="00BA6745" w:rsidP="00BA6745">
      <w:pPr>
        <w:pStyle w:val="NoSpacing"/>
        <w:rPr>
          <w:rFonts w:asciiTheme="majorHAnsi" w:hAnsiTheme="majorHAnsi" w:cstheme="majorHAnsi"/>
        </w:rPr>
      </w:pPr>
      <w:r w:rsidRPr="00AC0910">
        <w:rPr>
          <w:rFonts w:asciiTheme="majorHAnsi" w:hAnsiTheme="majorHAnsi" w:cstheme="majorHAnsi"/>
        </w:rPr>
        <w:t xml:space="preserve">Cybercriminals are convincing. They could have some of your data that’s already on the dark web and use it to trick you into exposing even more! This personal information could include your email addresses, your home address, account credentials, or worse! Criminals use this data to send you fake emails, called phishing scams, that try to trick you into entering your credentials, wiring payment, or allowing access to the network. We want to make sure that not only </w:t>
      </w:r>
      <w:r w:rsidR="00FB5603">
        <w:rPr>
          <w:rFonts w:asciiTheme="majorHAnsi" w:hAnsiTheme="majorHAnsi" w:cstheme="majorHAnsi"/>
        </w:rPr>
        <w:t>our</w:t>
      </w:r>
      <w:r w:rsidRPr="00AC0910">
        <w:rPr>
          <w:rFonts w:asciiTheme="majorHAnsi" w:hAnsiTheme="majorHAnsi" w:cstheme="majorHAnsi"/>
        </w:rPr>
        <w:t xml:space="preserve"> business is protected, but that you are too. </w:t>
      </w:r>
      <w:r w:rsidR="00324AAF">
        <w:rPr>
          <w:rFonts w:asciiTheme="majorHAnsi" w:hAnsiTheme="majorHAnsi" w:cstheme="majorHAnsi"/>
        </w:rPr>
        <w:t>EVA is going to educate all of us, test us, and strengthen us to make sure we are playing our part in the process! Plus, there’s a leaderboard</w:t>
      </w:r>
      <w:r w:rsidR="00FB5603">
        <w:rPr>
          <w:rFonts w:asciiTheme="majorHAnsi" w:hAnsiTheme="majorHAnsi" w:cstheme="majorHAnsi"/>
        </w:rPr>
        <w:t>,</w:t>
      </w:r>
      <w:r w:rsidR="00324AAF">
        <w:rPr>
          <w:rFonts w:asciiTheme="majorHAnsi" w:hAnsiTheme="majorHAnsi" w:cstheme="majorHAnsi"/>
        </w:rPr>
        <w:t xml:space="preserve"> and I’d love to see </w:t>
      </w:r>
      <w:r w:rsidR="00324AAF" w:rsidRPr="00FB5603">
        <w:rPr>
          <w:rFonts w:asciiTheme="majorHAnsi" w:hAnsiTheme="majorHAnsi" w:cstheme="majorHAnsi"/>
          <w:b/>
        </w:rPr>
        <w:t>who can make it to the top!</w:t>
      </w:r>
      <w:r w:rsidR="00324AAF">
        <w:rPr>
          <w:rFonts w:asciiTheme="majorHAnsi" w:hAnsiTheme="majorHAnsi" w:cstheme="majorHAnsi"/>
        </w:rPr>
        <w:t xml:space="preserve"> </w:t>
      </w:r>
    </w:p>
    <w:p w14:paraId="4A19A0D5" w14:textId="77777777" w:rsidR="00BA6745" w:rsidRPr="00AC0910" w:rsidRDefault="00BA6745" w:rsidP="00BA6745">
      <w:pPr>
        <w:pStyle w:val="NoSpacing"/>
        <w:rPr>
          <w:rFonts w:asciiTheme="majorHAnsi" w:hAnsiTheme="majorHAnsi" w:cstheme="majorHAnsi"/>
        </w:rPr>
      </w:pPr>
    </w:p>
    <w:p w14:paraId="543BD735" w14:textId="3F7AB131" w:rsidR="00BA6745" w:rsidRDefault="00BA6745" w:rsidP="00BA6745">
      <w:pPr>
        <w:pStyle w:val="NoSpacing"/>
        <w:rPr>
          <w:rFonts w:asciiTheme="majorHAnsi" w:hAnsiTheme="majorHAnsi" w:cstheme="majorHAnsi"/>
        </w:rPr>
      </w:pPr>
      <w:r w:rsidRPr="00AC0910">
        <w:rPr>
          <w:rFonts w:asciiTheme="majorHAnsi" w:hAnsiTheme="majorHAnsi" w:cstheme="majorHAnsi"/>
        </w:rPr>
        <w:t>Want to know if your data is already out there? EVA can help! We are providing you with free dark web scanning services that allow you to scan your personal, friend’s, or family’s email addresses. The more you know, the better you can protect yourself. Use this free benefit as much as you see fit!</w:t>
      </w:r>
    </w:p>
    <w:p w14:paraId="60EC6D68" w14:textId="692E08FE" w:rsidR="00D478E5" w:rsidRDefault="00D478E5" w:rsidP="00BA6745">
      <w:pPr>
        <w:pStyle w:val="NoSpacing"/>
        <w:rPr>
          <w:rFonts w:asciiTheme="majorHAnsi" w:hAnsiTheme="majorHAnsi" w:cstheme="majorHAnsi"/>
        </w:rPr>
      </w:pPr>
    </w:p>
    <w:p w14:paraId="261BECCA" w14:textId="1857C62B" w:rsidR="00D478E5" w:rsidRDefault="00D478E5" w:rsidP="00BA6745">
      <w:pPr>
        <w:pStyle w:val="NoSpacing"/>
        <w:rPr>
          <w:rFonts w:asciiTheme="majorHAnsi" w:hAnsiTheme="majorHAnsi" w:cstheme="majorHAnsi"/>
        </w:rPr>
      </w:pPr>
    </w:p>
    <w:p w14:paraId="7A5A2FB7" w14:textId="70E58659" w:rsidR="00D478E5" w:rsidRDefault="00D478E5" w:rsidP="00BA6745">
      <w:pPr>
        <w:pStyle w:val="NoSpacing"/>
        <w:rPr>
          <w:rFonts w:asciiTheme="majorHAnsi" w:hAnsiTheme="majorHAnsi" w:cstheme="majorHAnsi"/>
        </w:rPr>
      </w:pPr>
    </w:p>
    <w:p w14:paraId="306002BD" w14:textId="77777777" w:rsidR="00D478E5" w:rsidRDefault="00D478E5" w:rsidP="00BA6745">
      <w:pPr>
        <w:pStyle w:val="NoSpacing"/>
        <w:rPr>
          <w:ins w:id="2" w:author="Allison Kastel" w:date="2018-09-05T16:08:00Z"/>
          <w:rFonts w:asciiTheme="majorHAnsi" w:hAnsiTheme="majorHAnsi" w:cstheme="majorHAnsi"/>
        </w:rPr>
      </w:pPr>
    </w:p>
    <w:p w14:paraId="7E3C4F4B" w14:textId="6ABAF504" w:rsidR="00B578EE" w:rsidRDefault="00B578EE" w:rsidP="00BA6745">
      <w:pPr>
        <w:pStyle w:val="NoSpacing"/>
        <w:rPr>
          <w:ins w:id="3" w:author="Allison Kastel" w:date="2018-09-05T16:08:00Z"/>
          <w:rFonts w:asciiTheme="majorHAnsi" w:hAnsiTheme="majorHAnsi" w:cstheme="majorHAnsi"/>
        </w:rPr>
      </w:pPr>
    </w:p>
    <w:p w14:paraId="61D1EF07" w14:textId="77777777" w:rsidR="00D478E5" w:rsidRDefault="00D478E5" w:rsidP="00BA6745">
      <w:pPr>
        <w:pStyle w:val="NoSpacing"/>
        <w:rPr>
          <w:rFonts w:asciiTheme="majorHAnsi" w:hAnsiTheme="majorHAnsi" w:cstheme="majorHAnsi"/>
          <w:b/>
        </w:rPr>
      </w:pPr>
    </w:p>
    <w:p w14:paraId="1E345803" w14:textId="77777777" w:rsidR="00D478E5" w:rsidRDefault="00D478E5" w:rsidP="00BA6745">
      <w:pPr>
        <w:pStyle w:val="NoSpacing"/>
        <w:rPr>
          <w:rFonts w:asciiTheme="majorHAnsi" w:hAnsiTheme="majorHAnsi" w:cstheme="majorHAnsi"/>
          <w:b/>
        </w:rPr>
      </w:pPr>
    </w:p>
    <w:p w14:paraId="6B83B9F6" w14:textId="77777777" w:rsidR="00D478E5" w:rsidRDefault="00D478E5" w:rsidP="00BA6745">
      <w:pPr>
        <w:pStyle w:val="NoSpacing"/>
        <w:rPr>
          <w:rFonts w:asciiTheme="majorHAnsi" w:hAnsiTheme="majorHAnsi" w:cstheme="majorHAnsi"/>
          <w:b/>
        </w:rPr>
      </w:pPr>
    </w:p>
    <w:p w14:paraId="0F2FB4EB" w14:textId="77777777" w:rsidR="00D478E5" w:rsidRDefault="00D478E5" w:rsidP="00BA6745">
      <w:pPr>
        <w:pStyle w:val="NoSpacing"/>
        <w:rPr>
          <w:rFonts w:asciiTheme="majorHAnsi" w:hAnsiTheme="majorHAnsi" w:cstheme="majorHAnsi"/>
          <w:b/>
        </w:rPr>
      </w:pPr>
    </w:p>
    <w:p w14:paraId="07761A58" w14:textId="77777777" w:rsidR="00D478E5" w:rsidRDefault="00D478E5" w:rsidP="00BA6745">
      <w:pPr>
        <w:pStyle w:val="NoSpacing"/>
        <w:rPr>
          <w:rFonts w:asciiTheme="majorHAnsi" w:hAnsiTheme="majorHAnsi" w:cstheme="majorHAnsi"/>
          <w:b/>
        </w:rPr>
      </w:pPr>
    </w:p>
    <w:p w14:paraId="40E9C825" w14:textId="77777777" w:rsidR="00D478E5" w:rsidRDefault="00D478E5" w:rsidP="00BA6745">
      <w:pPr>
        <w:pStyle w:val="NoSpacing"/>
        <w:rPr>
          <w:rFonts w:asciiTheme="majorHAnsi" w:hAnsiTheme="majorHAnsi" w:cstheme="majorHAnsi"/>
          <w:b/>
        </w:rPr>
      </w:pPr>
    </w:p>
    <w:p w14:paraId="70D858E8" w14:textId="77777777" w:rsidR="00D478E5" w:rsidRDefault="00D478E5" w:rsidP="00BA6745">
      <w:pPr>
        <w:pStyle w:val="NoSpacing"/>
        <w:rPr>
          <w:rFonts w:asciiTheme="majorHAnsi" w:hAnsiTheme="majorHAnsi" w:cstheme="majorHAnsi"/>
          <w:b/>
        </w:rPr>
      </w:pPr>
    </w:p>
    <w:p w14:paraId="0D2A5596" w14:textId="77777777" w:rsidR="00D478E5" w:rsidRDefault="00D478E5" w:rsidP="00BA6745">
      <w:pPr>
        <w:pStyle w:val="NoSpacing"/>
        <w:rPr>
          <w:rFonts w:asciiTheme="majorHAnsi" w:hAnsiTheme="majorHAnsi" w:cstheme="majorHAnsi"/>
          <w:b/>
        </w:rPr>
      </w:pPr>
    </w:p>
    <w:p w14:paraId="3523098C" w14:textId="77777777" w:rsidR="00D478E5" w:rsidRDefault="00D478E5" w:rsidP="00BA6745">
      <w:pPr>
        <w:pStyle w:val="NoSpacing"/>
        <w:rPr>
          <w:rFonts w:asciiTheme="majorHAnsi" w:hAnsiTheme="majorHAnsi" w:cstheme="majorHAnsi"/>
          <w:b/>
        </w:rPr>
      </w:pPr>
    </w:p>
    <w:p w14:paraId="46A6B581" w14:textId="77777777" w:rsidR="00D478E5" w:rsidRDefault="00D478E5" w:rsidP="00BA6745">
      <w:pPr>
        <w:pStyle w:val="NoSpacing"/>
        <w:rPr>
          <w:rFonts w:asciiTheme="majorHAnsi" w:hAnsiTheme="majorHAnsi" w:cstheme="majorHAnsi"/>
          <w:b/>
        </w:rPr>
      </w:pPr>
    </w:p>
    <w:p w14:paraId="54AD3880" w14:textId="77777777" w:rsidR="00D478E5" w:rsidRDefault="00D478E5" w:rsidP="00BA6745">
      <w:pPr>
        <w:pStyle w:val="NoSpacing"/>
        <w:rPr>
          <w:rFonts w:asciiTheme="majorHAnsi" w:hAnsiTheme="majorHAnsi" w:cstheme="majorHAnsi"/>
          <w:b/>
        </w:rPr>
      </w:pPr>
    </w:p>
    <w:p w14:paraId="21569590" w14:textId="048DF2EE" w:rsidR="00B578EE" w:rsidRDefault="00D478E5" w:rsidP="00BA6745">
      <w:pPr>
        <w:pStyle w:val="NoSpacing"/>
        <w:rPr>
          <w:rFonts w:asciiTheme="majorHAnsi" w:hAnsiTheme="majorHAnsi" w:cstheme="majorHAnsi"/>
          <w:b/>
        </w:rPr>
      </w:pPr>
      <w:r w:rsidRPr="000A72CD">
        <w:rPr>
          <w:rFonts w:cstheme="minorHAnsi"/>
          <w:noProof/>
          <w:szCs w:val="24"/>
        </w:rPr>
        <w:drawing>
          <wp:anchor distT="0" distB="0" distL="114300" distR="114300" simplePos="0" relativeHeight="251661312" behindDoc="1" locked="0" layoutInCell="1" allowOverlap="1" wp14:anchorId="5DB025E0" wp14:editId="197B4D19">
            <wp:simplePos x="0" y="0"/>
            <wp:positionH relativeFrom="page">
              <wp:align>left</wp:align>
            </wp:positionH>
            <wp:positionV relativeFrom="page">
              <wp:align>bottom</wp:align>
            </wp:positionV>
            <wp:extent cx="7914463" cy="101574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B Word Template.png"/>
                    <pic:cNvPicPr/>
                  </pic:nvPicPr>
                  <pic:blipFill rotWithShape="1">
                    <a:blip r:embed="rId7" cstate="print">
                      <a:extLst>
                        <a:ext uri="{28A0092B-C50C-407E-A947-70E740481C1C}">
                          <a14:useLocalDpi xmlns:a14="http://schemas.microsoft.com/office/drawing/2010/main" val="0"/>
                        </a:ext>
                      </a:extLst>
                    </a:blip>
                    <a:srcRect l="7932" t="5141" r="11726" b="19558"/>
                    <a:stretch/>
                  </pic:blipFill>
                  <pic:spPr bwMode="auto">
                    <a:xfrm>
                      <a:off x="0" y="0"/>
                      <a:ext cx="7914463" cy="10157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78EE">
        <w:rPr>
          <w:rFonts w:asciiTheme="majorHAnsi" w:hAnsiTheme="majorHAnsi" w:cstheme="majorHAnsi"/>
          <w:b/>
        </w:rPr>
        <w:t>Our expectations:</w:t>
      </w:r>
    </w:p>
    <w:p w14:paraId="42BD0696" w14:textId="58EF2E02" w:rsidR="00B578EE" w:rsidRDefault="00B578EE" w:rsidP="00B578EE">
      <w:pPr>
        <w:pStyle w:val="NoSpacing"/>
        <w:numPr>
          <w:ilvl w:val="0"/>
          <w:numId w:val="3"/>
        </w:numPr>
        <w:rPr>
          <w:rFonts w:asciiTheme="majorHAnsi" w:hAnsiTheme="majorHAnsi" w:cstheme="majorHAnsi"/>
        </w:rPr>
      </w:pPr>
      <w:r>
        <w:rPr>
          <w:rFonts w:asciiTheme="majorHAnsi" w:hAnsiTheme="majorHAnsi" w:cstheme="majorHAnsi"/>
        </w:rPr>
        <w:t xml:space="preserve">Acknowledge policies by </w:t>
      </w:r>
      <w:r w:rsidRPr="00FB5603">
        <w:rPr>
          <w:rFonts w:asciiTheme="majorHAnsi" w:hAnsiTheme="majorHAnsi" w:cstheme="majorHAnsi"/>
          <w:b/>
        </w:rPr>
        <w:t>[</w:t>
      </w:r>
      <w:r w:rsidRPr="00FB5603">
        <w:rPr>
          <w:rFonts w:asciiTheme="majorHAnsi" w:hAnsiTheme="majorHAnsi" w:cstheme="majorHAnsi"/>
          <w:b/>
          <w:color w:val="FF0000"/>
        </w:rPr>
        <w:t>1 week from send date</w:t>
      </w:r>
      <w:r w:rsidRPr="00FB5603">
        <w:rPr>
          <w:rFonts w:asciiTheme="majorHAnsi" w:hAnsiTheme="majorHAnsi" w:cstheme="majorHAnsi"/>
          <w:b/>
        </w:rPr>
        <w:t>]</w:t>
      </w:r>
      <w:r>
        <w:rPr>
          <w:rFonts w:asciiTheme="majorHAnsi" w:hAnsiTheme="majorHAnsi" w:cstheme="majorHAnsi"/>
        </w:rPr>
        <w:t xml:space="preserve"> to ensure compliance </w:t>
      </w:r>
      <w:r w:rsidR="00FB5603">
        <w:rPr>
          <w:rFonts w:asciiTheme="majorHAnsi" w:hAnsiTheme="majorHAnsi" w:cstheme="majorHAnsi"/>
        </w:rPr>
        <w:t>with</w:t>
      </w:r>
      <w:r>
        <w:rPr>
          <w:rFonts w:asciiTheme="majorHAnsi" w:hAnsiTheme="majorHAnsi" w:cstheme="majorHAnsi"/>
        </w:rPr>
        <w:t xml:space="preserve"> our new security policies!</w:t>
      </w:r>
    </w:p>
    <w:p w14:paraId="2EA5AD87" w14:textId="00C9E073" w:rsidR="00B578EE" w:rsidRDefault="00B578EE" w:rsidP="00B578EE">
      <w:pPr>
        <w:pStyle w:val="NoSpacing"/>
        <w:numPr>
          <w:ilvl w:val="0"/>
          <w:numId w:val="3"/>
        </w:numPr>
        <w:rPr>
          <w:rFonts w:asciiTheme="majorHAnsi" w:hAnsiTheme="majorHAnsi" w:cstheme="majorHAnsi"/>
        </w:rPr>
      </w:pPr>
      <w:r>
        <w:rPr>
          <w:rFonts w:asciiTheme="majorHAnsi" w:hAnsiTheme="majorHAnsi" w:cstheme="majorHAnsi"/>
        </w:rPr>
        <w:t>Log</w:t>
      </w:r>
      <w:r w:rsidR="00FB5603">
        <w:rPr>
          <w:rFonts w:asciiTheme="majorHAnsi" w:hAnsiTheme="majorHAnsi" w:cstheme="majorHAnsi"/>
        </w:rPr>
        <w:t xml:space="preserve"> </w:t>
      </w:r>
      <w:r>
        <w:rPr>
          <w:rFonts w:asciiTheme="majorHAnsi" w:hAnsiTheme="majorHAnsi" w:cstheme="majorHAnsi"/>
        </w:rPr>
        <w:t xml:space="preserve">in at least 1/week to complete </w:t>
      </w:r>
      <w:r w:rsidR="00FB5603">
        <w:rPr>
          <w:rFonts w:asciiTheme="majorHAnsi" w:hAnsiTheme="majorHAnsi" w:cstheme="majorHAnsi"/>
        </w:rPr>
        <w:t xml:space="preserve">your </w:t>
      </w:r>
      <w:r>
        <w:rPr>
          <w:rFonts w:asciiTheme="majorHAnsi" w:hAnsiTheme="majorHAnsi" w:cstheme="majorHAnsi"/>
        </w:rPr>
        <w:t>weekly micro-training (5 minutes/week maximum</w:t>
      </w:r>
      <w:r w:rsidR="00FB5603">
        <w:rPr>
          <w:rFonts w:asciiTheme="majorHAnsi" w:hAnsiTheme="majorHAnsi" w:cstheme="majorHAnsi"/>
        </w:rPr>
        <w:t>.</w:t>
      </w:r>
      <w:r>
        <w:rPr>
          <w:rFonts w:asciiTheme="majorHAnsi" w:hAnsiTheme="majorHAnsi" w:cstheme="majorHAnsi"/>
        </w:rPr>
        <w:t>)</w:t>
      </w:r>
    </w:p>
    <w:p w14:paraId="3C9C991C" w14:textId="6210013F" w:rsidR="00B578EE" w:rsidRDefault="00B578EE" w:rsidP="00B578EE">
      <w:pPr>
        <w:pStyle w:val="NoSpacing"/>
        <w:numPr>
          <w:ilvl w:val="0"/>
          <w:numId w:val="3"/>
        </w:numPr>
        <w:rPr>
          <w:rFonts w:asciiTheme="majorHAnsi" w:hAnsiTheme="majorHAnsi" w:cstheme="majorHAnsi"/>
        </w:rPr>
      </w:pPr>
      <w:r>
        <w:rPr>
          <w:rFonts w:asciiTheme="majorHAnsi" w:hAnsiTheme="majorHAnsi" w:cstheme="majorHAnsi"/>
        </w:rPr>
        <w:t>Once a month you’ll receive an educational newsletter on the next big threats – read this and stay ahead of cybercriminals!</w:t>
      </w:r>
    </w:p>
    <w:p w14:paraId="16BBDF34" w14:textId="7363D35B" w:rsidR="00BA6745" w:rsidRPr="00FB5603" w:rsidRDefault="00B578EE" w:rsidP="00BA6745">
      <w:pPr>
        <w:pStyle w:val="NoSpacing"/>
        <w:numPr>
          <w:ilvl w:val="0"/>
          <w:numId w:val="3"/>
        </w:numPr>
        <w:rPr>
          <w:rFonts w:asciiTheme="majorHAnsi" w:hAnsiTheme="majorHAnsi" w:cstheme="majorHAnsi"/>
        </w:rPr>
      </w:pPr>
      <w:r>
        <w:rPr>
          <w:rFonts w:asciiTheme="majorHAnsi" w:hAnsiTheme="majorHAnsi" w:cstheme="majorHAnsi"/>
        </w:rPr>
        <w:t xml:space="preserve">Scan the dark web on a regular basis to </w:t>
      </w:r>
      <w:r w:rsidRPr="00FB5603">
        <w:rPr>
          <w:rFonts w:asciiTheme="majorHAnsi" w:hAnsiTheme="majorHAnsi" w:cstheme="majorHAnsi"/>
        </w:rPr>
        <w:t xml:space="preserve">monitor your </w:t>
      </w:r>
      <w:r w:rsidR="00043EEF" w:rsidRPr="00FB5603">
        <w:rPr>
          <w:rFonts w:asciiTheme="majorHAnsi" w:hAnsiTheme="majorHAnsi" w:cstheme="majorHAnsi"/>
        </w:rPr>
        <w:t xml:space="preserve">personal, friends, or family’s </w:t>
      </w:r>
      <w:r w:rsidRPr="00FB5603">
        <w:rPr>
          <w:rFonts w:asciiTheme="majorHAnsi" w:hAnsiTheme="majorHAnsi" w:cstheme="majorHAnsi"/>
        </w:rPr>
        <w:t>accounts.</w:t>
      </w:r>
    </w:p>
    <w:bookmarkEnd w:id="1"/>
    <w:p w14:paraId="728A7E22" w14:textId="77777777" w:rsidR="00DC3960" w:rsidRPr="00AC0910" w:rsidRDefault="00DC3960" w:rsidP="00DC3960">
      <w:pPr>
        <w:spacing w:after="160" w:line="259" w:lineRule="auto"/>
        <w:rPr>
          <w:rFonts w:asciiTheme="majorHAnsi" w:hAnsiTheme="majorHAnsi" w:cstheme="majorHAnsi"/>
          <w:color w:val="000000"/>
        </w:rPr>
      </w:pPr>
      <w:r w:rsidRPr="00AC0910">
        <w:rPr>
          <w:rFonts w:asciiTheme="majorHAnsi" w:hAnsiTheme="majorHAnsi" w:cstheme="majorHAnsi"/>
          <w:color w:val="000000"/>
        </w:rPr>
        <w:t>If you have any questions, please reach out to [</w:t>
      </w:r>
      <w:r w:rsidRPr="00FB5603">
        <w:rPr>
          <w:rFonts w:asciiTheme="majorHAnsi" w:hAnsiTheme="majorHAnsi" w:cstheme="majorHAnsi"/>
          <w:color w:val="FF0000"/>
        </w:rPr>
        <w:t>Your Name</w:t>
      </w:r>
      <w:r w:rsidRPr="00AC0910">
        <w:rPr>
          <w:rFonts w:asciiTheme="majorHAnsi" w:hAnsiTheme="majorHAnsi" w:cstheme="majorHAnsi"/>
          <w:color w:val="000000"/>
        </w:rPr>
        <w:t>] from [</w:t>
      </w:r>
      <w:r w:rsidRPr="00FB5603">
        <w:rPr>
          <w:rFonts w:asciiTheme="majorHAnsi" w:hAnsiTheme="majorHAnsi" w:cstheme="majorHAnsi"/>
          <w:color w:val="FF0000"/>
        </w:rPr>
        <w:t>Your Company Name</w:t>
      </w:r>
      <w:r w:rsidRPr="00AC0910">
        <w:rPr>
          <w:rFonts w:asciiTheme="majorHAnsi" w:hAnsiTheme="majorHAnsi" w:cstheme="majorHAnsi"/>
          <w:color w:val="000000"/>
        </w:rPr>
        <w:t>] at [</w:t>
      </w:r>
      <w:r w:rsidRPr="00FB5603">
        <w:rPr>
          <w:rFonts w:asciiTheme="majorHAnsi" w:hAnsiTheme="majorHAnsi" w:cstheme="majorHAnsi"/>
          <w:color w:val="FF0000"/>
        </w:rPr>
        <w:t>Your Contact Information</w:t>
      </w:r>
      <w:r w:rsidRPr="00AC0910">
        <w:rPr>
          <w:rFonts w:asciiTheme="majorHAnsi" w:hAnsiTheme="majorHAnsi" w:cstheme="majorHAnsi"/>
          <w:color w:val="000000"/>
        </w:rPr>
        <w:t xml:space="preserve">]. </w:t>
      </w:r>
    </w:p>
    <w:p w14:paraId="779868BA" w14:textId="77777777" w:rsidR="00BA6745" w:rsidRPr="00343434" w:rsidRDefault="00BA6745" w:rsidP="00BA6745">
      <w:pPr>
        <w:rPr>
          <w:rFonts w:asciiTheme="majorHAnsi" w:hAnsiTheme="majorHAnsi" w:cstheme="majorHAnsi"/>
        </w:rPr>
      </w:pPr>
      <w:r w:rsidRPr="00343434">
        <w:rPr>
          <w:rFonts w:asciiTheme="majorHAnsi" w:hAnsiTheme="majorHAnsi" w:cstheme="majorHAnsi"/>
        </w:rPr>
        <w:t xml:space="preserve">Thank you, </w:t>
      </w:r>
    </w:p>
    <w:p w14:paraId="2CF69976" w14:textId="77777777" w:rsidR="00BA6745" w:rsidRPr="00343434" w:rsidRDefault="00BA6745" w:rsidP="00BA6745">
      <w:pPr>
        <w:rPr>
          <w:rFonts w:asciiTheme="majorHAnsi" w:hAnsiTheme="majorHAnsi" w:cstheme="majorHAnsi"/>
        </w:rPr>
      </w:pPr>
      <w:r w:rsidRPr="00343434">
        <w:rPr>
          <w:rFonts w:asciiTheme="majorHAnsi" w:hAnsiTheme="majorHAnsi" w:cstheme="majorHAnsi"/>
        </w:rPr>
        <w:t>[</w:t>
      </w:r>
      <w:r w:rsidRPr="00FB5603">
        <w:rPr>
          <w:rFonts w:asciiTheme="majorHAnsi" w:hAnsiTheme="majorHAnsi" w:cstheme="majorHAnsi"/>
          <w:color w:val="FF0000"/>
        </w:rPr>
        <w:t>Management Email Signature</w:t>
      </w:r>
      <w:r w:rsidRPr="00343434">
        <w:rPr>
          <w:rFonts w:asciiTheme="majorHAnsi" w:hAnsiTheme="majorHAnsi" w:cstheme="majorHAnsi"/>
        </w:rPr>
        <w:t>]</w:t>
      </w:r>
    </w:p>
    <w:p w14:paraId="0B6A214E" w14:textId="77777777" w:rsidR="00BA6745" w:rsidRPr="00343434" w:rsidRDefault="00BA6745" w:rsidP="00BA6745"/>
    <w:p w14:paraId="018C7439" w14:textId="77777777" w:rsidR="00BA6745" w:rsidRDefault="00BA6745" w:rsidP="00BA6745"/>
    <w:p w14:paraId="1F20D5B4" w14:textId="77777777" w:rsidR="000A3C69" w:rsidRDefault="000A3C69"/>
    <w:sectPr w:rsidR="000A3C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0E866" w14:textId="77777777" w:rsidR="00D762F2" w:rsidRDefault="00D762F2" w:rsidP="00D478E5">
      <w:r>
        <w:separator/>
      </w:r>
    </w:p>
  </w:endnote>
  <w:endnote w:type="continuationSeparator" w:id="0">
    <w:p w14:paraId="628D19F1" w14:textId="77777777" w:rsidR="00D762F2" w:rsidRDefault="00D762F2" w:rsidP="00D47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0281B" w14:textId="77777777" w:rsidR="00D762F2" w:rsidRDefault="00D762F2" w:rsidP="00D478E5">
      <w:r>
        <w:separator/>
      </w:r>
    </w:p>
  </w:footnote>
  <w:footnote w:type="continuationSeparator" w:id="0">
    <w:p w14:paraId="0263B9DA" w14:textId="77777777" w:rsidR="00D762F2" w:rsidRDefault="00D762F2" w:rsidP="00D47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DA7"/>
    <w:multiLevelType w:val="hybridMultilevel"/>
    <w:tmpl w:val="3E72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FE6006"/>
    <w:multiLevelType w:val="hybridMultilevel"/>
    <w:tmpl w:val="4254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380A91"/>
    <w:multiLevelType w:val="hybridMultilevel"/>
    <w:tmpl w:val="9D0EB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lison Kastel">
    <w15:presenceInfo w15:providerId="None" w15:userId="Allison Kas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745"/>
    <w:rsid w:val="00005318"/>
    <w:rsid w:val="00043EEF"/>
    <w:rsid w:val="000A3C69"/>
    <w:rsid w:val="001F1B31"/>
    <w:rsid w:val="00324AAF"/>
    <w:rsid w:val="003817D8"/>
    <w:rsid w:val="0071502E"/>
    <w:rsid w:val="007C2C45"/>
    <w:rsid w:val="00860AC7"/>
    <w:rsid w:val="008C5BE5"/>
    <w:rsid w:val="009751BB"/>
    <w:rsid w:val="00AC0910"/>
    <w:rsid w:val="00B153DF"/>
    <w:rsid w:val="00B578EE"/>
    <w:rsid w:val="00BA6745"/>
    <w:rsid w:val="00C43858"/>
    <w:rsid w:val="00D478E5"/>
    <w:rsid w:val="00D762F2"/>
    <w:rsid w:val="00DC3960"/>
    <w:rsid w:val="00DD3A6C"/>
    <w:rsid w:val="00DD4145"/>
    <w:rsid w:val="00F5668B"/>
    <w:rsid w:val="00F64A83"/>
    <w:rsid w:val="00FB5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F2FB5"/>
  <w15:chartTrackingRefBased/>
  <w15:docId w15:val="{A1BF3E31-C8AD-4608-9661-C094C75C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674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745"/>
    <w:pPr>
      <w:ind w:left="720"/>
      <w:contextualSpacing/>
    </w:pPr>
  </w:style>
  <w:style w:type="paragraph" w:styleId="NoSpacing">
    <w:name w:val="No Spacing"/>
    <w:basedOn w:val="Normal"/>
    <w:uiPriority w:val="1"/>
    <w:qFormat/>
    <w:rsid w:val="00BA6745"/>
    <w:rPr>
      <w:color w:val="000000"/>
    </w:rPr>
  </w:style>
  <w:style w:type="character" w:styleId="Hyperlink">
    <w:name w:val="Hyperlink"/>
    <w:basedOn w:val="DefaultParagraphFont"/>
    <w:uiPriority w:val="99"/>
    <w:unhideWhenUsed/>
    <w:rsid w:val="00AC0910"/>
    <w:rPr>
      <w:color w:val="0563C1" w:themeColor="hyperlink"/>
      <w:u w:val="single"/>
    </w:rPr>
  </w:style>
  <w:style w:type="character" w:styleId="UnresolvedMention">
    <w:name w:val="Unresolved Mention"/>
    <w:basedOn w:val="DefaultParagraphFont"/>
    <w:uiPriority w:val="99"/>
    <w:semiHidden/>
    <w:unhideWhenUsed/>
    <w:rsid w:val="00AC0910"/>
    <w:rPr>
      <w:color w:val="605E5C"/>
      <w:shd w:val="clear" w:color="auto" w:fill="E1DFDD"/>
    </w:rPr>
  </w:style>
  <w:style w:type="paragraph" w:styleId="BalloonText">
    <w:name w:val="Balloon Text"/>
    <w:basedOn w:val="Normal"/>
    <w:link w:val="BalloonTextChar"/>
    <w:uiPriority w:val="99"/>
    <w:semiHidden/>
    <w:unhideWhenUsed/>
    <w:rsid w:val="00B578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EE"/>
    <w:rPr>
      <w:rFonts w:ascii="Segoe UI" w:hAnsi="Segoe UI" w:cs="Segoe UI"/>
      <w:sz w:val="18"/>
      <w:szCs w:val="18"/>
    </w:rPr>
  </w:style>
  <w:style w:type="paragraph" w:styleId="Header">
    <w:name w:val="header"/>
    <w:basedOn w:val="Normal"/>
    <w:link w:val="HeaderChar"/>
    <w:uiPriority w:val="99"/>
    <w:unhideWhenUsed/>
    <w:rsid w:val="00D478E5"/>
    <w:pPr>
      <w:tabs>
        <w:tab w:val="center" w:pos="4680"/>
        <w:tab w:val="right" w:pos="9360"/>
      </w:tabs>
    </w:pPr>
  </w:style>
  <w:style w:type="character" w:customStyle="1" w:styleId="HeaderChar">
    <w:name w:val="Header Char"/>
    <w:basedOn w:val="DefaultParagraphFont"/>
    <w:link w:val="Header"/>
    <w:uiPriority w:val="99"/>
    <w:rsid w:val="00D478E5"/>
    <w:rPr>
      <w:rFonts w:ascii="Calibri" w:hAnsi="Calibri" w:cs="Calibri"/>
    </w:rPr>
  </w:style>
  <w:style w:type="paragraph" w:styleId="Footer">
    <w:name w:val="footer"/>
    <w:basedOn w:val="Normal"/>
    <w:link w:val="FooterChar"/>
    <w:uiPriority w:val="99"/>
    <w:unhideWhenUsed/>
    <w:rsid w:val="00D478E5"/>
    <w:pPr>
      <w:tabs>
        <w:tab w:val="center" w:pos="4680"/>
        <w:tab w:val="right" w:pos="9360"/>
      </w:tabs>
    </w:pPr>
  </w:style>
  <w:style w:type="character" w:customStyle="1" w:styleId="FooterChar">
    <w:name w:val="Footer Char"/>
    <w:basedOn w:val="DefaultParagraphFont"/>
    <w:link w:val="Footer"/>
    <w:uiPriority w:val="99"/>
    <w:rsid w:val="00D478E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47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Unroe</dc:creator>
  <cp:keywords/>
  <dc:description/>
  <cp:lastModifiedBy>Nicole Unroe</cp:lastModifiedBy>
  <cp:revision>11</cp:revision>
  <dcterms:created xsi:type="dcterms:W3CDTF">2018-08-22T23:25:00Z</dcterms:created>
  <dcterms:modified xsi:type="dcterms:W3CDTF">2018-10-05T01:04:00Z</dcterms:modified>
</cp:coreProperties>
</file>